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block-quotes-in-different-ways"/>
      <w:r>
        <w:t xml:space="preserve">Some block quotes, in different ways</w:t>
      </w:r>
      <w:bookmarkEnd w:id="20"/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